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(vč. dokladů o zadání víceprací, apod.);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souhlasu a zabezpečení případného odstranění kolaudačních závad;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Normal"/>
        <w:ind w:left="1428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>
        <w:sz w:val="20"/>
        <w:szCs w:val="20"/>
      </w:rPr>
      <w:t xml:space="preserve">TDS </w:t>
    </w:r>
    <w:del w:id="0" w:author="Neznámý autor" w:date="2020-01-20T08:23:15Z">
      <w:r>
        <w:rPr>
          <w:sz w:val="20"/>
          <w:szCs w:val="20"/>
        </w:rPr>
        <w:delText>Parkovací místa a chodník Tyršova</w:delText>
      </w:r>
    </w:del>
    <w:ins w:id="1" w:author="Neznámý autor" w:date="2020-01-20T08:23:15Z">
      <w:r>
        <w:rPr>
          <w:sz w:val="20"/>
          <w:szCs w:val="20"/>
        </w:rPr>
        <w:t xml:space="preserve"> -</w:t>
      </w:r>
    </w:ins>
    <w:r>
      <w:rPr>
        <w:sz w:val="20"/>
        <w:szCs w:val="20"/>
      </w:rPr>
      <w:t xml:space="preserve"> </w:t>
    </w:r>
    <w:r>
      <w:rPr>
        <w:sz w:val="20"/>
        <w:szCs w:val="20"/>
      </w:rPr>
      <w:t>Chodník Vančurova</w:t>
    </w:r>
    <w:r>
      <mc:AlternateContent>
        <mc:Choice Requires="wps">
          <w:drawing>
            <wp:anchor behindDoc="0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compat/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75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dd7753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dd7753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dd7753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dd7753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Seznam2">
    <w:name w:val="List Bullet 3"/>
    <w:basedOn w:val="Normal"/>
    <w:rsid w:val="00dd7753"/>
    <w:pPr>
      <w:ind w:left="566" w:hanging="283"/>
    </w:pPr>
    <w:rPr/>
  </w:style>
  <w:style w:type="paragraph" w:styleId="Nzev">
    <w:name w:val="Title"/>
    <w:basedOn w:val="Normal"/>
    <w:qFormat/>
    <w:rsid w:val="00dd7753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dd7753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dd7753"/>
    <w:pPr/>
    <w:rPr/>
  </w:style>
  <w:style w:type="paragraph" w:styleId="Annotationtext">
    <w:name w:val="annotation text"/>
    <w:basedOn w:val="Normal"/>
    <w:link w:val="TextkomenteChar"/>
    <w:semiHidden/>
    <w:qFormat/>
    <w:rsid w:val="00dd7753"/>
    <w:pPr/>
    <w:rPr/>
  </w:style>
  <w:style w:type="paragraph" w:styleId="Odrky" w:customStyle="1">
    <w:name w:val="odr‡ěky"/>
    <w:basedOn w:val="Normal"/>
    <w:qFormat/>
    <w:rsid w:val="00dd7753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22</TotalTime>
  <Application>LibreOffice/6.3.4.2$Windows_X86_64 LibreOffice_project/60da17e045e08f1793c57c00ba83cdfce946d0aa</Application>
  <Pages>3</Pages>
  <Words>907</Words>
  <Characters>6032</Characters>
  <CharactersWithSpaces>6852</CharactersWithSpaces>
  <Paragraphs>59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/>
  <cp:lastPrinted>2013-04-22T13:00:00Z</cp:lastPrinted>
  <dcterms:modified xsi:type="dcterms:W3CDTF">2020-01-20T08:23:52Z</dcterms:modified>
  <cp:revision>6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